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A9B40" w14:textId="77777777" w:rsidR="00C4096C" w:rsidRPr="007B6ADC" w:rsidRDefault="00C4096C" w:rsidP="009467E7">
      <w:pPr>
        <w:pStyle w:val="Nagwek1"/>
        <w:rPr>
          <w:rStyle w:val="Wyrnieniedelikatne"/>
        </w:rPr>
      </w:pPr>
    </w:p>
    <w:p w14:paraId="7172AF9A" w14:textId="77777777" w:rsidR="00C4096C" w:rsidRDefault="00C4096C" w:rsidP="00C4096C">
      <w:pPr>
        <w:pStyle w:val="Domy9clnie"/>
        <w:jc w:val="center"/>
        <w:rPr>
          <w:rFonts w:ascii="Arial" w:hAnsi="Arial" w:cs="Arial"/>
          <w:b/>
          <w:sz w:val="24"/>
          <w:szCs w:val="24"/>
        </w:rPr>
      </w:pPr>
    </w:p>
    <w:p w14:paraId="57C7A07A" w14:textId="77777777" w:rsidR="00C4096C" w:rsidRPr="007E38A2" w:rsidRDefault="00C4096C" w:rsidP="00C4096C">
      <w:pPr>
        <w:pStyle w:val="Domy9clnie"/>
        <w:jc w:val="center"/>
        <w:rPr>
          <w:rFonts w:ascii="Arial" w:hAnsi="Arial" w:cs="Arial"/>
          <w:b/>
          <w:sz w:val="24"/>
          <w:szCs w:val="24"/>
        </w:rPr>
      </w:pPr>
      <w:r w:rsidRPr="007E38A2">
        <w:rPr>
          <w:rFonts w:ascii="Arial" w:hAnsi="Arial" w:cs="Arial"/>
          <w:b/>
          <w:sz w:val="24"/>
          <w:szCs w:val="24"/>
        </w:rPr>
        <w:t>OŚWIADCZENIE</w:t>
      </w:r>
      <w:r w:rsidR="00072ADA">
        <w:rPr>
          <w:rFonts w:ascii="Arial" w:hAnsi="Arial" w:cs="Arial"/>
          <w:b/>
          <w:sz w:val="24"/>
          <w:szCs w:val="24"/>
        </w:rPr>
        <w:br/>
        <w:t>o zachowaniu poufności</w:t>
      </w:r>
    </w:p>
    <w:p w14:paraId="20645A23" w14:textId="77777777" w:rsidR="00C4096C" w:rsidRDefault="00C4096C" w:rsidP="00C4096C">
      <w:pPr>
        <w:pStyle w:val="Domy9clnie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4E2C72F" w14:textId="19D80B0A" w:rsidR="00EF4C42" w:rsidRPr="00E17855" w:rsidRDefault="00C4096C" w:rsidP="00C4096C">
      <w:pPr>
        <w:pStyle w:val="Domy9clnie"/>
        <w:spacing w:line="360" w:lineRule="auto"/>
        <w:jc w:val="both"/>
        <w:rPr>
          <w:rFonts w:ascii="Arial" w:hAnsi="Arial" w:cs="Arial"/>
        </w:rPr>
      </w:pPr>
      <w:r w:rsidRPr="00E17855">
        <w:rPr>
          <w:rFonts w:ascii="Arial" w:hAnsi="Arial" w:cs="Arial"/>
        </w:rPr>
        <w:t>Zobowiązuję się do zachowania w tajemnicy danych osobowych oraz sposobów ich zabezpieczenia, do których mam lub będę miał/-a dostęp w związku z wykonywaniem j</w:t>
      </w:r>
      <w:r w:rsidR="001178A2" w:rsidRPr="00E17855">
        <w:rPr>
          <w:rFonts w:ascii="Arial" w:hAnsi="Arial" w:cs="Arial"/>
        </w:rPr>
        <w:t xml:space="preserve">akichkolwiek czynności </w:t>
      </w:r>
      <w:r w:rsidR="00673B4A" w:rsidRPr="00E17855">
        <w:rPr>
          <w:rFonts w:ascii="Arial" w:hAnsi="Arial" w:cs="Arial"/>
        </w:rPr>
        <w:t>w ramach zawartej z</w:t>
      </w:r>
      <w:r w:rsidR="00D407B4" w:rsidRPr="00E17855">
        <w:rPr>
          <w:rFonts w:ascii="Arial" w:hAnsi="Arial" w:cs="Arial"/>
        </w:rPr>
        <w:t xml:space="preserve"> </w:t>
      </w:r>
      <w:r w:rsidR="00ED4D49" w:rsidRPr="00E17855">
        <w:rPr>
          <w:rFonts w:ascii="Arial" w:hAnsi="Arial" w:cs="Arial"/>
        </w:rPr>
        <w:t>Zarząd</w:t>
      </w:r>
      <w:r w:rsidR="007B6ADC">
        <w:rPr>
          <w:rFonts w:ascii="Arial" w:hAnsi="Arial" w:cs="Arial"/>
        </w:rPr>
        <w:t>em</w:t>
      </w:r>
      <w:r w:rsidR="00ED4D49" w:rsidRPr="00E17855">
        <w:rPr>
          <w:rFonts w:ascii="Arial" w:hAnsi="Arial" w:cs="Arial"/>
        </w:rPr>
        <w:t xml:space="preserve"> Transportu Metropolitalnego</w:t>
      </w:r>
      <w:r w:rsidR="00673B4A" w:rsidRPr="00E17855">
        <w:rPr>
          <w:rFonts w:ascii="Arial" w:hAnsi="Arial" w:cs="Arial"/>
        </w:rPr>
        <w:t xml:space="preserve"> </w:t>
      </w:r>
      <w:r w:rsidR="0029119E" w:rsidRPr="00E17855">
        <w:rPr>
          <w:rFonts w:ascii="Arial" w:hAnsi="Arial" w:cs="Arial"/>
        </w:rPr>
        <w:br/>
      </w:r>
      <w:r w:rsidR="00673B4A" w:rsidRPr="00E17855">
        <w:rPr>
          <w:rFonts w:ascii="Arial" w:hAnsi="Arial" w:cs="Arial"/>
        </w:rPr>
        <w:t>umowy</w:t>
      </w:r>
      <w:r w:rsidR="0029119E" w:rsidRPr="00E17855">
        <w:rPr>
          <w:rFonts w:ascii="Arial" w:hAnsi="Arial" w:cs="Arial"/>
        </w:rPr>
        <w:t xml:space="preserve"> </w:t>
      </w:r>
      <w:r w:rsidR="00673B4A" w:rsidRPr="00E17855">
        <w:rPr>
          <w:rFonts w:ascii="Arial" w:hAnsi="Arial" w:cs="Arial"/>
        </w:rPr>
        <w:t>-</w:t>
      </w:r>
      <w:r w:rsidR="0029119E" w:rsidRPr="00E17855">
        <w:rPr>
          <w:rFonts w:ascii="Arial" w:hAnsi="Arial" w:cs="Arial"/>
        </w:rPr>
        <w:t xml:space="preserve"> </w:t>
      </w:r>
      <w:r w:rsidR="00673B4A" w:rsidRPr="00E17855">
        <w:rPr>
          <w:rFonts w:ascii="Arial" w:hAnsi="Arial" w:cs="Arial"/>
        </w:rPr>
        <w:t>zleceni</w:t>
      </w:r>
      <w:r w:rsidR="0029119E" w:rsidRPr="00E17855">
        <w:rPr>
          <w:rFonts w:ascii="Arial" w:hAnsi="Arial" w:cs="Arial"/>
        </w:rPr>
        <w:t>a</w:t>
      </w:r>
      <w:r w:rsidR="00D407B4" w:rsidRPr="00E17855">
        <w:rPr>
          <w:rFonts w:ascii="Arial" w:hAnsi="Arial" w:cs="Arial"/>
        </w:rPr>
        <w:t>.</w:t>
      </w:r>
    </w:p>
    <w:p w14:paraId="4B002114" w14:textId="102C3D47" w:rsidR="00C4096C" w:rsidRPr="00E17855" w:rsidRDefault="00C4096C" w:rsidP="00C4096C">
      <w:pPr>
        <w:pStyle w:val="Domy9clnie"/>
        <w:spacing w:line="360" w:lineRule="auto"/>
        <w:jc w:val="both"/>
        <w:rPr>
          <w:rFonts w:ascii="Arial" w:hAnsi="Arial" w:cs="Arial"/>
        </w:rPr>
      </w:pPr>
      <w:r w:rsidRPr="00E17855">
        <w:rPr>
          <w:rFonts w:ascii="Arial" w:hAnsi="Arial" w:cs="Arial"/>
        </w:rPr>
        <w:t>Zobowiązuję się przestrzegać wszelkich procedur obowiązujących w</w:t>
      </w:r>
      <w:r w:rsidR="00F63FEB" w:rsidRPr="00E17855">
        <w:rPr>
          <w:rFonts w:ascii="Arial" w:hAnsi="Arial" w:cs="Arial"/>
        </w:rPr>
        <w:t xml:space="preserve"> </w:t>
      </w:r>
      <w:r w:rsidR="001178A2" w:rsidRPr="00E17855">
        <w:rPr>
          <w:rFonts w:ascii="Arial" w:hAnsi="Arial" w:cs="Arial"/>
        </w:rPr>
        <w:t>Zarządzie</w:t>
      </w:r>
      <w:r w:rsidR="00ED4D49" w:rsidRPr="00E17855">
        <w:rPr>
          <w:rFonts w:ascii="Arial" w:hAnsi="Arial" w:cs="Arial"/>
        </w:rPr>
        <w:t xml:space="preserve"> Transportu Metropolitalnego </w:t>
      </w:r>
      <w:r w:rsidRPr="00E17855">
        <w:rPr>
          <w:rFonts w:ascii="Arial" w:hAnsi="Arial" w:cs="Arial"/>
        </w:rPr>
        <w:t xml:space="preserve">dotyczących ochrony danych osobowych – w szczególności określonych </w:t>
      </w:r>
      <w:r w:rsidR="00673B4A" w:rsidRPr="00E17855">
        <w:rPr>
          <w:rFonts w:ascii="Arial" w:hAnsi="Arial" w:cs="Arial"/>
        </w:rPr>
        <w:br/>
      </w:r>
      <w:r w:rsidRPr="00E17855">
        <w:rPr>
          <w:rFonts w:ascii="Arial" w:hAnsi="Arial" w:cs="Arial"/>
        </w:rPr>
        <w:t xml:space="preserve">w </w:t>
      </w:r>
      <w:r w:rsidR="007B6ADC">
        <w:rPr>
          <w:rFonts w:ascii="Arial" w:hAnsi="Arial" w:cs="Arial"/>
        </w:rPr>
        <w:t>z</w:t>
      </w:r>
      <w:r w:rsidR="00673B4A" w:rsidRPr="00E17855">
        <w:rPr>
          <w:rFonts w:ascii="Arial" w:hAnsi="Arial" w:cs="Arial"/>
        </w:rPr>
        <w:t xml:space="preserve">awartej Umowie, Regulaminie Kontroli Biletowej </w:t>
      </w:r>
      <w:r w:rsidR="00526204" w:rsidRPr="00E17855">
        <w:rPr>
          <w:rFonts w:ascii="Arial" w:hAnsi="Arial" w:cs="Arial"/>
        </w:rPr>
        <w:t>i</w:t>
      </w:r>
      <w:r w:rsidR="00673B4A" w:rsidRPr="00E17855">
        <w:rPr>
          <w:rFonts w:ascii="Arial" w:hAnsi="Arial" w:cs="Arial"/>
        </w:rPr>
        <w:t xml:space="preserve"> innych dokumentach wymienionych </w:t>
      </w:r>
      <w:r w:rsidR="0069466C" w:rsidRPr="00E17855">
        <w:rPr>
          <w:rFonts w:ascii="Arial" w:hAnsi="Arial" w:cs="Arial"/>
        </w:rPr>
        <w:br/>
      </w:r>
      <w:r w:rsidR="00673B4A" w:rsidRPr="00E17855">
        <w:rPr>
          <w:rFonts w:ascii="Arial" w:hAnsi="Arial" w:cs="Arial"/>
        </w:rPr>
        <w:t>w zawartej z ZTM Umowie</w:t>
      </w:r>
      <w:r w:rsidRPr="00E17855">
        <w:rPr>
          <w:rFonts w:ascii="Arial" w:hAnsi="Arial" w:cs="Arial"/>
        </w:rPr>
        <w:t>.</w:t>
      </w:r>
    </w:p>
    <w:p w14:paraId="5F01CF49" w14:textId="52BC983E" w:rsidR="00C4096C" w:rsidRPr="00670E75" w:rsidRDefault="00C4096C" w:rsidP="009858CA">
      <w:pPr>
        <w:pStyle w:val="Domy9clnie"/>
        <w:spacing w:after="0" w:line="360" w:lineRule="auto"/>
        <w:jc w:val="both"/>
        <w:rPr>
          <w:rFonts w:ascii="Arial" w:hAnsi="Arial" w:cs="Arial"/>
        </w:rPr>
      </w:pPr>
      <w:r w:rsidRPr="00E17855">
        <w:rPr>
          <w:rFonts w:ascii="Arial" w:hAnsi="Arial" w:cs="Arial"/>
        </w:rPr>
        <w:t xml:space="preserve">Oświadczam, że </w:t>
      </w:r>
      <w:r w:rsidR="009858CA" w:rsidRPr="00E17855">
        <w:rPr>
          <w:rFonts w:ascii="Arial" w:hAnsi="Arial" w:cs="Arial"/>
        </w:rPr>
        <w:t>znane mi są przepisy</w:t>
      </w:r>
      <w:r w:rsidRPr="00E17855">
        <w:rPr>
          <w:rFonts w:ascii="Arial" w:hAnsi="Arial" w:cs="Arial"/>
        </w:rPr>
        <w:t xml:space="preserve"> dotycząc</w:t>
      </w:r>
      <w:r w:rsidR="00B86228" w:rsidRPr="00E17855">
        <w:rPr>
          <w:rFonts w:ascii="Arial" w:hAnsi="Arial" w:cs="Arial"/>
        </w:rPr>
        <w:t>e</w:t>
      </w:r>
      <w:r w:rsidR="009858CA" w:rsidRPr="00E17855">
        <w:rPr>
          <w:rFonts w:ascii="Arial" w:hAnsi="Arial" w:cs="Arial"/>
        </w:rPr>
        <w:t xml:space="preserve"> ochrony danych osobowych, w tym ustawa z dnia 10 maja 2018 r. o ochronie danych osobowych </w:t>
      </w:r>
      <w:r w:rsidR="00CC24CD" w:rsidRPr="00CC24CD">
        <w:rPr>
          <w:rFonts w:ascii="Arial" w:hAnsi="Arial" w:cs="Arial"/>
        </w:rPr>
        <w:t>(tj. Dz.U. z 2019 r. poz. 1781</w:t>
      </w:r>
      <w:r w:rsidR="009858CA" w:rsidRPr="00E17855">
        <w:rPr>
          <w:rFonts w:ascii="Arial" w:hAnsi="Arial" w:cs="Arial"/>
        </w:rPr>
        <w:t>) oraz rozporządzenie Parlamentu Europejskiego i Rady (UE) 2016/679 z dnia 27 kwietnia 2016 roku w sprawie ochrony osób fizycznych w związku z przetwarzaniem danych osobowych</w:t>
      </w:r>
      <w:r w:rsidR="009858CA" w:rsidRPr="00E17855">
        <w:rPr>
          <w:rFonts w:ascii="Arial" w:hAnsi="Arial" w:cs="Arial"/>
        </w:rPr>
        <w:br/>
        <w:t>i w sprawie swobodnego przepływu takich danych oraz uchylenia dyrektywy 95/46/WE</w:t>
      </w:r>
      <w:r w:rsidR="00E17855" w:rsidRPr="00E17855">
        <w:rPr>
          <w:rFonts w:ascii="Arial" w:hAnsi="Arial" w:cs="Arial"/>
        </w:rPr>
        <w:t xml:space="preserve"> </w:t>
      </w:r>
      <w:r w:rsidR="00E17855">
        <w:rPr>
          <w:rFonts w:ascii="Arial" w:hAnsi="Arial" w:cs="Arial"/>
        </w:rPr>
        <w:br/>
      </w:r>
      <w:r w:rsidR="00E17855" w:rsidRPr="00670E75">
        <w:rPr>
          <w:rFonts w:ascii="Arial" w:hAnsi="Arial" w:cs="Arial"/>
        </w:rPr>
        <w:t xml:space="preserve">i </w:t>
      </w:r>
      <w:r w:rsidR="00E17855" w:rsidRPr="00670E75">
        <w:rPr>
          <w:rFonts w:ascii="Arial" w:hAnsi="Arial" w:cs="Arial"/>
          <w:lang w:eastAsia="pl-PL"/>
        </w:rPr>
        <w:t>zobowiązuję się do ich przestrzegania.</w:t>
      </w:r>
    </w:p>
    <w:p w14:paraId="637A073F" w14:textId="77777777" w:rsidR="00C4096C" w:rsidRPr="007E38A2" w:rsidRDefault="00C4096C" w:rsidP="00C4096C">
      <w:pPr>
        <w:pStyle w:val="Domy9clnie"/>
        <w:spacing w:after="0" w:line="100" w:lineRule="atLeast"/>
        <w:rPr>
          <w:rFonts w:ascii="Arial" w:hAnsi="Arial" w:cs="Arial"/>
          <w:sz w:val="24"/>
          <w:szCs w:val="24"/>
        </w:rPr>
      </w:pPr>
    </w:p>
    <w:p w14:paraId="5B74F305" w14:textId="77777777" w:rsidR="00C4096C" w:rsidRDefault="00C4096C" w:rsidP="00C4096C">
      <w:pPr>
        <w:pStyle w:val="Domy9clnie"/>
        <w:spacing w:after="0" w:line="100" w:lineRule="atLeast"/>
        <w:rPr>
          <w:rFonts w:ascii="Arial" w:hAnsi="Arial" w:cs="Arial"/>
          <w:sz w:val="24"/>
          <w:szCs w:val="24"/>
        </w:rPr>
      </w:pPr>
    </w:p>
    <w:p w14:paraId="309BFFAD" w14:textId="77777777" w:rsidR="00C4096C" w:rsidRPr="007E38A2" w:rsidRDefault="00C4096C" w:rsidP="00C4096C">
      <w:pPr>
        <w:pStyle w:val="Domy9clnie"/>
        <w:spacing w:after="0" w:line="100" w:lineRule="atLeast"/>
        <w:rPr>
          <w:rFonts w:ascii="Arial" w:hAnsi="Arial" w:cs="Arial"/>
          <w:sz w:val="24"/>
          <w:szCs w:val="24"/>
        </w:rPr>
      </w:pPr>
    </w:p>
    <w:p w14:paraId="6BAC6929" w14:textId="77777777" w:rsidR="00C4096C" w:rsidRPr="007E38A2" w:rsidRDefault="00EB5D39" w:rsidP="00EB5D39">
      <w:pPr>
        <w:pStyle w:val="Domy9clnie"/>
        <w:spacing w:after="0" w:line="100" w:lineRule="atLeast"/>
        <w:ind w:left="5664"/>
        <w:rPr>
          <w:rFonts w:ascii="Arial" w:hAnsi="Arial" w:cs="Arial"/>
          <w:sz w:val="24"/>
          <w:szCs w:val="24"/>
        </w:rPr>
      </w:pPr>
      <w:r w:rsidRPr="00567640">
        <w:rPr>
          <w:rFonts w:ascii="Arial" w:hAnsi="Arial" w:cs="Arial"/>
          <w:i/>
        </w:rPr>
        <w:t xml:space="preserve">              </w:t>
      </w:r>
    </w:p>
    <w:p w14:paraId="504B3784" w14:textId="77777777" w:rsidR="00C4096C" w:rsidRPr="007E38A2" w:rsidRDefault="00C4096C" w:rsidP="00C4096C">
      <w:pPr>
        <w:pStyle w:val="Domy9clnie"/>
        <w:spacing w:after="0" w:line="100" w:lineRule="atLeast"/>
        <w:jc w:val="center"/>
        <w:rPr>
          <w:rFonts w:ascii="Arial" w:hAnsi="Arial" w:cs="Arial"/>
          <w:szCs w:val="24"/>
        </w:rPr>
      </w:pPr>
      <w:r w:rsidRPr="007E38A2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7E38A2">
        <w:rPr>
          <w:rFonts w:ascii="Arial" w:hAnsi="Arial" w:cs="Arial"/>
          <w:sz w:val="24"/>
          <w:szCs w:val="24"/>
        </w:rPr>
        <w:t>……….</w:t>
      </w:r>
      <w:r>
        <w:rPr>
          <w:rFonts w:ascii="Arial" w:hAnsi="Arial" w:cs="Arial"/>
          <w:sz w:val="24"/>
          <w:szCs w:val="24"/>
        </w:rPr>
        <w:t>………………….……………….</w:t>
      </w:r>
    </w:p>
    <w:p w14:paraId="709D92E6" w14:textId="77777777" w:rsidR="00C4096C" w:rsidRPr="00C4096C" w:rsidRDefault="00C4096C" w:rsidP="00C4096C">
      <w:pPr>
        <w:pStyle w:val="Domy9clnie"/>
        <w:spacing w:after="0" w:line="100" w:lineRule="atLeas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</w:t>
      </w:r>
      <w:r w:rsidRPr="00C4096C">
        <w:rPr>
          <w:rFonts w:ascii="Arial" w:hAnsi="Arial" w:cs="Arial"/>
          <w:i/>
          <w:sz w:val="18"/>
          <w:szCs w:val="18"/>
        </w:rPr>
        <w:t>(data i podpis osoby oświadczającej)</w:t>
      </w:r>
    </w:p>
    <w:p w14:paraId="68197A7D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347CEDD8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37BD488B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7394C480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2D4351B2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0AA1E26C" w14:textId="25285F8E" w:rsidR="00C4096C" w:rsidRPr="007E38A2" w:rsidDel="008570B8" w:rsidRDefault="00C4096C" w:rsidP="00C4096C">
      <w:pPr>
        <w:pStyle w:val="Domy9clnie"/>
        <w:spacing w:after="0" w:line="100" w:lineRule="atLeast"/>
        <w:jc w:val="right"/>
        <w:rPr>
          <w:del w:id="0" w:author="Tomasz Musiol" w:date="2020-12-15T08:15:00Z"/>
          <w:rFonts w:ascii="Arial" w:hAnsi="Arial" w:cs="Arial"/>
          <w:i/>
          <w:sz w:val="24"/>
          <w:szCs w:val="24"/>
        </w:rPr>
      </w:pPr>
    </w:p>
    <w:p w14:paraId="7F780B05" w14:textId="18E68E19" w:rsidR="00C4096C" w:rsidRPr="007E38A2" w:rsidDel="008570B8" w:rsidRDefault="00C4096C" w:rsidP="00C4096C">
      <w:pPr>
        <w:pStyle w:val="Domy9clnie"/>
        <w:spacing w:after="0" w:line="100" w:lineRule="atLeast"/>
        <w:jc w:val="right"/>
        <w:rPr>
          <w:del w:id="1" w:author="Tomasz Musiol" w:date="2020-12-15T08:15:00Z"/>
          <w:rFonts w:ascii="Arial" w:hAnsi="Arial" w:cs="Arial"/>
          <w:i/>
          <w:sz w:val="24"/>
          <w:szCs w:val="24"/>
        </w:rPr>
      </w:pPr>
    </w:p>
    <w:p w14:paraId="3B4BAB17" w14:textId="77777777" w:rsidR="00C4096C" w:rsidRPr="007E38A2" w:rsidRDefault="00C4096C" w:rsidP="00C4096C">
      <w:pPr>
        <w:pStyle w:val="Domy9clnie"/>
        <w:spacing w:after="0" w:line="100" w:lineRule="atLeast"/>
        <w:jc w:val="right"/>
        <w:rPr>
          <w:rFonts w:ascii="Arial" w:hAnsi="Arial" w:cs="Arial"/>
          <w:i/>
          <w:sz w:val="24"/>
          <w:szCs w:val="24"/>
        </w:rPr>
      </w:pPr>
    </w:p>
    <w:p w14:paraId="60EF56F6" w14:textId="77777777" w:rsidR="00C4096C" w:rsidRPr="007E38A2" w:rsidRDefault="00C4096C" w:rsidP="00C4096C">
      <w:pPr>
        <w:pStyle w:val="Domy9clnie"/>
        <w:spacing w:after="0" w:line="100" w:lineRule="atLeast"/>
        <w:rPr>
          <w:rFonts w:ascii="Arial" w:hAnsi="Arial" w:cs="Arial"/>
          <w:sz w:val="24"/>
          <w:szCs w:val="24"/>
        </w:rPr>
      </w:pPr>
    </w:p>
    <w:p w14:paraId="58E811C1" w14:textId="77777777" w:rsidR="00C4096C" w:rsidRPr="007E38A2" w:rsidRDefault="00C4096C" w:rsidP="00C4096C">
      <w:pPr>
        <w:rPr>
          <w:rFonts w:ascii="Arial" w:hAnsi="Arial" w:cs="Arial"/>
        </w:rPr>
      </w:pPr>
    </w:p>
    <w:p w14:paraId="59FDF2A7" w14:textId="2EC44980" w:rsidR="007F5E6C" w:rsidRDefault="007F5E6C">
      <w:pPr>
        <w:rPr>
          <w:ins w:id="2" w:author="Tomasz Musiol" w:date="2020-12-15T08:15:00Z"/>
        </w:rPr>
      </w:pPr>
    </w:p>
    <w:p w14:paraId="3B44791C" w14:textId="4CE6F732" w:rsidR="008570B8" w:rsidRDefault="008570B8">
      <w:pPr>
        <w:rPr>
          <w:ins w:id="3" w:author="Tomasz Musiol" w:date="2020-12-15T08:15:00Z"/>
        </w:rPr>
      </w:pPr>
    </w:p>
    <w:p w14:paraId="53A612B4" w14:textId="77777777" w:rsidR="008570B8" w:rsidRDefault="008570B8" w:rsidP="008570B8">
      <w:pPr>
        <w:pPrChange w:id="4" w:author="Tomasz Musiol" w:date="2020-12-15T08:15:00Z">
          <w:pPr/>
        </w:pPrChange>
      </w:pPr>
    </w:p>
    <w:sectPr w:rsidR="008570B8" w:rsidSect="00C500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832C52" w14:textId="77777777" w:rsidR="001570BF" w:rsidRDefault="001570BF" w:rsidP="00C4096C">
      <w:pPr>
        <w:spacing w:after="0" w:line="240" w:lineRule="auto"/>
      </w:pPr>
      <w:r>
        <w:separator/>
      </w:r>
    </w:p>
  </w:endnote>
  <w:endnote w:type="continuationSeparator" w:id="0">
    <w:p w14:paraId="10601E4A" w14:textId="77777777" w:rsidR="001570BF" w:rsidRDefault="001570BF" w:rsidP="00C40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C6A9B" w14:textId="77777777" w:rsidR="00B15E61" w:rsidRDefault="00B15E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B9CF4" w14:textId="77777777" w:rsidR="00B15E61" w:rsidRDefault="00B15E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403EA" w14:textId="77777777" w:rsidR="00B15E61" w:rsidRDefault="00B15E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A42EB" w14:textId="77777777" w:rsidR="001570BF" w:rsidRDefault="001570BF" w:rsidP="00C4096C">
      <w:pPr>
        <w:spacing w:after="0" w:line="240" w:lineRule="auto"/>
      </w:pPr>
      <w:r>
        <w:separator/>
      </w:r>
    </w:p>
  </w:footnote>
  <w:footnote w:type="continuationSeparator" w:id="0">
    <w:p w14:paraId="52B76299" w14:textId="77777777" w:rsidR="001570BF" w:rsidRDefault="001570BF" w:rsidP="00C40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312F23" w14:textId="77777777" w:rsidR="00B15E61" w:rsidRDefault="00B15E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06412" w14:textId="2D826D14" w:rsidR="00D407B4" w:rsidRPr="0063190B" w:rsidRDefault="00D407B4" w:rsidP="005C3B0C">
    <w:pPr>
      <w:pStyle w:val="Gb3f3wka"/>
      <w:jc w:val="right"/>
      <w:rPr>
        <w:rFonts w:ascii="Arial" w:hAnsi="Arial" w:cs="Arial"/>
        <w:sz w:val="18"/>
        <w:szCs w:val="18"/>
      </w:rPr>
    </w:pPr>
    <w:r w:rsidRPr="0063190B">
      <w:rPr>
        <w:rFonts w:ascii="Arial" w:hAnsi="Arial" w:cs="Arial"/>
        <w:sz w:val="18"/>
        <w:szCs w:val="18"/>
      </w:rPr>
      <w:t>Załącznik</w:t>
    </w:r>
    <w:r w:rsidR="00B15E61">
      <w:rPr>
        <w:rFonts w:ascii="Arial" w:hAnsi="Arial" w:cs="Arial"/>
        <w:sz w:val="18"/>
        <w:szCs w:val="18"/>
      </w:rPr>
      <w:t xml:space="preserve"> nr 2</w:t>
    </w:r>
    <w:r w:rsidRPr="0063190B">
      <w:rPr>
        <w:rFonts w:ascii="Arial" w:hAnsi="Arial" w:cs="Arial"/>
        <w:sz w:val="18"/>
        <w:szCs w:val="18"/>
      </w:rPr>
      <w:t xml:space="preserve"> </w:t>
    </w:r>
    <w:r w:rsidR="005C3B0C">
      <w:rPr>
        <w:rFonts w:ascii="Arial" w:hAnsi="Arial" w:cs="Arial"/>
        <w:sz w:val="18"/>
        <w:szCs w:val="18"/>
      </w:rPr>
      <w:t>do Umowy</w:t>
    </w:r>
  </w:p>
  <w:p w14:paraId="2E8BECD1" w14:textId="77777777" w:rsidR="00C50006" w:rsidRPr="00D407B4" w:rsidRDefault="00C50006" w:rsidP="00D407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8D170" w14:textId="77777777" w:rsidR="00B15E61" w:rsidRDefault="00B15E61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omasz Musiol">
    <w15:presenceInfo w15:providerId="AD" w15:userId="S-1-5-21-2344328159-827751181-3350203442-1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96C"/>
    <w:rsid w:val="000354E2"/>
    <w:rsid w:val="000721F9"/>
    <w:rsid w:val="00072ADA"/>
    <w:rsid w:val="000D6D67"/>
    <w:rsid w:val="001178A2"/>
    <w:rsid w:val="001570BF"/>
    <w:rsid w:val="001D09BF"/>
    <w:rsid w:val="001E17D4"/>
    <w:rsid w:val="002308C6"/>
    <w:rsid w:val="00240CEF"/>
    <w:rsid w:val="002720A7"/>
    <w:rsid w:val="002900F8"/>
    <w:rsid w:val="0029119E"/>
    <w:rsid w:val="00402089"/>
    <w:rsid w:val="00470F4F"/>
    <w:rsid w:val="004C3070"/>
    <w:rsid w:val="004D5269"/>
    <w:rsid w:val="00517787"/>
    <w:rsid w:val="00526204"/>
    <w:rsid w:val="005C3B0C"/>
    <w:rsid w:val="005E1D54"/>
    <w:rsid w:val="00670E75"/>
    <w:rsid w:val="00673B4A"/>
    <w:rsid w:val="0069466C"/>
    <w:rsid w:val="007B5801"/>
    <w:rsid w:val="007B6ADC"/>
    <w:rsid w:val="007D5939"/>
    <w:rsid w:val="007F5E6C"/>
    <w:rsid w:val="008011D4"/>
    <w:rsid w:val="008570B8"/>
    <w:rsid w:val="00874DFF"/>
    <w:rsid w:val="008D3F4E"/>
    <w:rsid w:val="00940B15"/>
    <w:rsid w:val="009467E7"/>
    <w:rsid w:val="009659A3"/>
    <w:rsid w:val="00971445"/>
    <w:rsid w:val="009858CA"/>
    <w:rsid w:val="009B661B"/>
    <w:rsid w:val="009F317F"/>
    <w:rsid w:val="00A07C4A"/>
    <w:rsid w:val="00A87E9D"/>
    <w:rsid w:val="00AE07F5"/>
    <w:rsid w:val="00B15E61"/>
    <w:rsid w:val="00B67022"/>
    <w:rsid w:val="00B86228"/>
    <w:rsid w:val="00C02DD2"/>
    <w:rsid w:val="00C4096C"/>
    <w:rsid w:val="00C43039"/>
    <w:rsid w:val="00C50006"/>
    <w:rsid w:val="00CC24CD"/>
    <w:rsid w:val="00CF7394"/>
    <w:rsid w:val="00D407B4"/>
    <w:rsid w:val="00D96BDC"/>
    <w:rsid w:val="00DB1CBD"/>
    <w:rsid w:val="00DF3601"/>
    <w:rsid w:val="00E17855"/>
    <w:rsid w:val="00EB5D39"/>
    <w:rsid w:val="00ED4D49"/>
    <w:rsid w:val="00EE1876"/>
    <w:rsid w:val="00EF4C42"/>
    <w:rsid w:val="00F63FEB"/>
    <w:rsid w:val="00FC780E"/>
    <w:rsid w:val="00FE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B92C4C"/>
  <w15:docId w15:val="{22ABB1D3-2FC6-41EE-9118-A014B688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96C"/>
    <w:pPr>
      <w:spacing w:after="200" w:line="276" w:lineRule="auto"/>
    </w:pPr>
    <w:rPr>
      <w:rFonts w:eastAsia="Times New Roman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67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9clnie">
    <w:name w:val="Domyś9clnie"/>
    <w:rsid w:val="00C4096C"/>
    <w:pPr>
      <w:autoSpaceDN w:val="0"/>
      <w:adjustRightInd w:val="0"/>
      <w:spacing w:after="200" w:line="276" w:lineRule="auto"/>
    </w:pPr>
    <w:rPr>
      <w:rFonts w:eastAsia="Times New Roman" w:cs="Calibri"/>
      <w:kern w:val="1"/>
      <w:sz w:val="22"/>
      <w:szCs w:val="22"/>
      <w:lang w:eastAsia="zh-CN"/>
    </w:rPr>
  </w:style>
  <w:style w:type="paragraph" w:customStyle="1" w:styleId="Gb3f3wka">
    <w:name w:val="Głb3óf3wka"/>
    <w:basedOn w:val="Domy9clnie"/>
    <w:uiPriority w:val="99"/>
    <w:rsid w:val="00C4096C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4096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C4096C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4096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C4096C"/>
    <w:rPr>
      <w:rFonts w:ascii="Calibri" w:eastAsia="Times New Roman" w:hAnsi="Calibri" w:cs="Times New Roman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467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styleId="Wyrnieniedelikatne">
    <w:name w:val="Subtle Emphasis"/>
    <w:basedOn w:val="Domylnaczcionkaakapitu"/>
    <w:uiPriority w:val="19"/>
    <w:qFormat/>
    <w:rsid w:val="007B6ADC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DD2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0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9F3CC807D4943BD1B982261E58477" ma:contentTypeVersion="2" ma:contentTypeDescription="Utwórz nowy dokument." ma:contentTypeScope="" ma:versionID="4e3c1cb6fd0de9611dfdd0307595da35">
  <xsd:schema xmlns:xsd="http://www.w3.org/2001/XMLSchema" xmlns:xs="http://www.w3.org/2001/XMLSchema" xmlns:p="http://schemas.microsoft.com/office/2006/metadata/properties" xmlns:ns2="a568633b-559f-44bb-9515-be03eb1d6317" targetNamespace="http://schemas.microsoft.com/office/2006/metadata/properties" ma:root="true" ma:fieldsID="ba1880442eb055fad38b94c5f7dcba13" ns2:_="">
    <xsd:import namespace="a568633b-559f-44bb-9515-be03eb1d63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8633b-559f-44bb-9515-be03eb1d63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BFB231-CC0C-4149-9560-BE5A882185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E1E85-6803-4B29-80F3-5DEEBDDB95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F734C4-9AAA-4761-9C5F-542073A17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8633b-559f-44bb-9515-be03eb1d63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5</dc:creator>
  <cp:lastModifiedBy>Tomasz Musiol</cp:lastModifiedBy>
  <cp:revision>20</cp:revision>
  <cp:lastPrinted>2019-05-13T10:40:00Z</cp:lastPrinted>
  <dcterms:created xsi:type="dcterms:W3CDTF">2019-05-13T10:41:00Z</dcterms:created>
  <dcterms:modified xsi:type="dcterms:W3CDTF">2020-12-15T07:15:00Z</dcterms:modified>
</cp:coreProperties>
</file>